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numId w:val="1001"/>
          <w:ilvl w:val="0"/>
        </w:numPr>
      </w:pPr>
      <w:r>
        <w:t xml:space="preserve">Foo</w:t>
      </w:r>
    </w:p>
    <w:p>
      <w:pPr>
        <w:numPr>
          <w:numId w:val="1001"/>
          <w:ilvl w:val="0"/>
        </w:numPr>
      </w:pPr>
      <w:r>
        <w:t xml:space="preserve">Bar</w:t>
      </w:r>
    </w:p>
    <w:p>
      <w:pPr>
        <w:numPr>
          <w:numId w:val="1001"/>
          <w:ilvl w:val="0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numId w:val="1002"/>
          <w:ilvl w:val="0"/>
        </w:numPr>
      </w:pPr>
      <w:r>
        <w:t xml:space="preserve">Bop.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ea454b4c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